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A7" w:rsidRPr="00924920" w:rsidRDefault="00D813A7" w:rsidP="00D813A7">
      <w:pPr>
        <w:jc w:val="center"/>
        <w:rPr>
          <w:b/>
          <w:sz w:val="28"/>
          <w:szCs w:val="28"/>
        </w:rPr>
      </w:pPr>
      <w:r w:rsidRPr="00924920">
        <w:rPr>
          <w:b/>
          <w:sz w:val="28"/>
          <w:szCs w:val="28"/>
        </w:rPr>
        <w:t>ФИНАНСОВО-ЭКОНОМИЧЕСКОЕ ОБОСНОВАНИЕ</w:t>
      </w:r>
    </w:p>
    <w:p w:rsidR="00D813A7" w:rsidRPr="008B67B3" w:rsidRDefault="00D813A7" w:rsidP="00D813A7">
      <w:pPr>
        <w:jc w:val="center"/>
        <w:rPr>
          <w:b/>
          <w:bCs/>
          <w:sz w:val="28"/>
          <w:szCs w:val="28"/>
        </w:rPr>
      </w:pPr>
      <w:r w:rsidRPr="00924920">
        <w:rPr>
          <w:b/>
          <w:sz w:val="28"/>
          <w:szCs w:val="28"/>
        </w:rPr>
        <w:t xml:space="preserve">к проекту закона Новосибирской области </w:t>
      </w:r>
      <w:r w:rsidR="00857807">
        <w:rPr>
          <w:b/>
          <w:sz w:val="28"/>
          <w:szCs w:val="28"/>
        </w:rPr>
        <w:t>«</w:t>
      </w:r>
      <w:r w:rsidR="00857807" w:rsidRPr="00857807">
        <w:rPr>
          <w:b/>
          <w:sz w:val="28"/>
          <w:szCs w:val="28"/>
        </w:rPr>
        <w:t xml:space="preserve">О внесении </w:t>
      </w:r>
      <w:del w:id="0" w:author="Маркова Анна Александровна" w:date="2023-06-13T10:20:00Z">
        <w:r w:rsidR="00857807" w:rsidRPr="00857807" w:rsidDel="007773E5">
          <w:rPr>
            <w:b/>
            <w:sz w:val="28"/>
            <w:szCs w:val="28"/>
          </w:rPr>
          <w:delText xml:space="preserve">изменений </w:delText>
        </w:r>
      </w:del>
      <w:ins w:id="1" w:author="Маркова Анна Александровна" w:date="2023-06-13T10:20:00Z">
        <w:r w:rsidR="007773E5" w:rsidRPr="00857807">
          <w:rPr>
            <w:b/>
            <w:sz w:val="28"/>
            <w:szCs w:val="28"/>
          </w:rPr>
          <w:t>изменени</w:t>
        </w:r>
        <w:r w:rsidR="007773E5">
          <w:rPr>
            <w:b/>
            <w:sz w:val="28"/>
            <w:szCs w:val="28"/>
          </w:rPr>
          <w:t>я</w:t>
        </w:r>
        <w:r w:rsidR="007773E5" w:rsidRPr="00857807">
          <w:rPr>
            <w:b/>
            <w:sz w:val="28"/>
            <w:szCs w:val="28"/>
          </w:rPr>
          <w:t xml:space="preserve"> </w:t>
        </w:r>
      </w:ins>
      <w:r w:rsidR="00857807" w:rsidRPr="00857807">
        <w:rPr>
          <w:b/>
          <w:sz w:val="28"/>
          <w:szCs w:val="28"/>
        </w:rPr>
        <w:t xml:space="preserve">в </w:t>
      </w:r>
      <w:r w:rsidR="00E44C65">
        <w:rPr>
          <w:b/>
          <w:sz w:val="28"/>
          <w:szCs w:val="28"/>
        </w:rPr>
        <w:t xml:space="preserve">статью 6 </w:t>
      </w:r>
      <w:r w:rsidR="00E44C65" w:rsidRPr="00857807">
        <w:rPr>
          <w:b/>
          <w:sz w:val="28"/>
          <w:szCs w:val="28"/>
        </w:rPr>
        <w:t>Закон</w:t>
      </w:r>
      <w:r w:rsidR="00E44C65">
        <w:rPr>
          <w:b/>
          <w:sz w:val="28"/>
          <w:szCs w:val="28"/>
        </w:rPr>
        <w:t>а</w:t>
      </w:r>
      <w:r w:rsidR="00E44C65" w:rsidRPr="00857807">
        <w:rPr>
          <w:b/>
          <w:sz w:val="28"/>
          <w:szCs w:val="28"/>
        </w:rPr>
        <w:t xml:space="preserve"> </w:t>
      </w:r>
      <w:r w:rsidR="00857807" w:rsidRPr="00857807">
        <w:rPr>
          <w:b/>
          <w:sz w:val="28"/>
          <w:szCs w:val="28"/>
        </w:rPr>
        <w:t xml:space="preserve">Новосибирской области «О дорожной деятельности в отношении автомобильных дорог регионального или межмуниципального значения» </w:t>
      </w:r>
      <w:del w:id="2" w:author="Маркова Анна Александровна" w:date="2023-06-13T10:20:00Z">
        <w:r w:rsidR="00857807" w:rsidRPr="00857807" w:rsidDel="007773E5">
          <w:rPr>
            <w:b/>
            <w:sz w:val="28"/>
            <w:szCs w:val="28"/>
          </w:rPr>
          <w:delText xml:space="preserve">и </w:delText>
        </w:r>
        <w:r w:rsidR="00E44C65" w:rsidDel="007773E5">
          <w:rPr>
            <w:b/>
            <w:sz w:val="28"/>
            <w:szCs w:val="28"/>
          </w:rPr>
          <w:delText xml:space="preserve">Закон Новосибирской области </w:delText>
        </w:r>
        <w:r w:rsidR="00857807" w:rsidRPr="00857807" w:rsidDel="007773E5">
          <w:rPr>
            <w:b/>
            <w:sz w:val="28"/>
            <w:szCs w:val="28"/>
          </w:rPr>
          <w:delText xml:space="preserve">«Об отдельных вопросах организации транспортного обслуживания населения на территории Новосибирской области» </w:delText>
        </w:r>
      </w:del>
    </w:p>
    <w:p w:rsidR="00D813A7" w:rsidRDefault="00D813A7" w:rsidP="00D813A7">
      <w:pPr>
        <w:adjustRightInd w:val="0"/>
        <w:ind w:firstLine="708"/>
        <w:jc w:val="both"/>
        <w:rPr>
          <w:sz w:val="28"/>
          <w:szCs w:val="28"/>
        </w:rPr>
      </w:pPr>
    </w:p>
    <w:p w:rsidR="00D813A7" w:rsidRDefault="00D813A7" w:rsidP="00D813A7">
      <w:pPr>
        <w:ind w:firstLine="709"/>
        <w:jc w:val="both"/>
        <w:rPr>
          <w:sz w:val="28"/>
          <w:szCs w:val="28"/>
        </w:rPr>
      </w:pPr>
      <w:r w:rsidRPr="00924920">
        <w:rPr>
          <w:sz w:val="28"/>
          <w:szCs w:val="28"/>
        </w:rPr>
        <w:t xml:space="preserve">Принятие закона Новосибирской области </w:t>
      </w:r>
      <w:r w:rsidR="00857807">
        <w:rPr>
          <w:sz w:val="28"/>
          <w:szCs w:val="28"/>
        </w:rPr>
        <w:t>«</w:t>
      </w:r>
      <w:r w:rsidR="00857807" w:rsidRPr="00857807">
        <w:rPr>
          <w:sz w:val="28"/>
          <w:szCs w:val="28"/>
        </w:rPr>
        <w:t xml:space="preserve">О внесении </w:t>
      </w:r>
      <w:del w:id="3" w:author="Маркова Анна Александровна" w:date="2023-06-13T10:20:00Z">
        <w:r w:rsidR="00857807" w:rsidRPr="00857807" w:rsidDel="007773E5">
          <w:rPr>
            <w:sz w:val="28"/>
            <w:szCs w:val="28"/>
          </w:rPr>
          <w:delText xml:space="preserve">изменений </w:delText>
        </w:r>
      </w:del>
      <w:ins w:id="4" w:author="Маркова Анна Александровна" w:date="2023-06-13T10:20:00Z">
        <w:r w:rsidR="007773E5" w:rsidRPr="00857807">
          <w:rPr>
            <w:sz w:val="28"/>
            <w:szCs w:val="28"/>
          </w:rPr>
          <w:t>изменени</w:t>
        </w:r>
        <w:r w:rsidR="007773E5">
          <w:rPr>
            <w:sz w:val="28"/>
            <w:szCs w:val="28"/>
          </w:rPr>
          <w:t>я</w:t>
        </w:r>
        <w:r w:rsidR="007773E5" w:rsidRPr="00857807">
          <w:rPr>
            <w:sz w:val="28"/>
            <w:szCs w:val="28"/>
          </w:rPr>
          <w:t xml:space="preserve"> </w:t>
        </w:r>
      </w:ins>
      <w:r w:rsidR="00857807" w:rsidRPr="00857807">
        <w:rPr>
          <w:sz w:val="28"/>
          <w:szCs w:val="28"/>
        </w:rPr>
        <w:t xml:space="preserve">в </w:t>
      </w:r>
      <w:r w:rsidR="00E44C65">
        <w:rPr>
          <w:sz w:val="28"/>
          <w:szCs w:val="28"/>
        </w:rPr>
        <w:t xml:space="preserve">статью 6 </w:t>
      </w:r>
      <w:r w:rsidR="00E44C65" w:rsidRPr="00857807">
        <w:rPr>
          <w:sz w:val="28"/>
          <w:szCs w:val="28"/>
        </w:rPr>
        <w:t>Закон</w:t>
      </w:r>
      <w:r w:rsidR="00E44C65">
        <w:rPr>
          <w:sz w:val="28"/>
          <w:szCs w:val="28"/>
        </w:rPr>
        <w:t>а</w:t>
      </w:r>
      <w:r w:rsidR="00E44C65" w:rsidRPr="00857807">
        <w:rPr>
          <w:sz w:val="28"/>
          <w:szCs w:val="28"/>
        </w:rPr>
        <w:t xml:space="preserve"> </w:t>
      </w:r>
      <w:r w:rsidR="00857807" w:rsidRPr="00857807">
        <w:rPr>
          <w:sz w:val="28"/>
          <w:szCs w:val="28"/>
        </w:rPr>
        <w:t xml:space="preserve">Новосибирской области «О дорожной деятельности в отношении автомобильных дорог регионального или межмуниципального значения» </w:t>
      </w:r>
      <w:del w:id="5" w:author="Маркова Анна Александровна" w:date="2023-06-13T10:20:00Z">
        <w:r w:rsidR="00857807" w:rsidRPr="00857807" w:rsidDel="007773E5">
          <w:rPr>
            <w:sz w:val="28"/>
            <w:szCs w:val="28"/>
          </w:rPr>
          <w:delText xml:space="preserve">и </w:delText>
        </w:r>
        <w:r w:rsidR="00E44C65" w:rsidDel="007773E5">
          <w:rPr>
            <w:sz w:val="28"/>
            <w:szCs w:val="28"/>
          </w:rPr>
          <w:delText xml:space="preserve">Закон Новосибирской области </w:delText>
        </w:r>
        <w:r w:rsidR="00857807" w:rsidRPr="00857807" w:rsidDel="007773E5">
          <w:rPr>
            <w:sz w:val="28"/>
            <w:szCs w:val="28"/>
          </w:rPr>
          <w:delText xml:space="preserve">«Об отдельных вопросах организации транспортного обслуживания населения на территории Новосибирской области» </w:delText>
        </w:r>
      </w:del>
      <w:bookmarkStart w:id="6" w:name="_GoBack"/>
      <w:bookmarkEnd w:id="6"/>
      <w:r w:rsidRPr="00772AC4">
        <w:rPr>
          <w:sz w:val="28"/>
          <w:szCs w:val="28"/>
        </w:rPr>
        <w:t>н</w:t>
      </w:r>
      <w:r w:rsidRPr="00924920">
        <w:rPr>
          <w:sz w:val="28"/>
          <w:szCs w:val="28"/>
        </w:rPr>
        <w:t>е потребует дополнительных затрат из областного бюджета Новосибирской области.</w:t>
      </w:r>
      <w:r>
        <w:rPr>
          <w:sz w:val="28"/>
          <w:szCs w:val="28"/>
        </w:rPr>
        <w:t xml:space="preserve"> </w:t>
      </w:r>
    </w:p>
    <w:p w:rsidR="00597165" w:rsidRDefault="00597165"/>
    <w:sectPr w:rsidR="00597165" w:rsidSect="00D813A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ркова Анна Александровна">
    <w15:presenceInfo w15:providerId="AD" w15:userId="S-1-5-21-1977345747-2139734318-808172022-2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A7"/>
    <w:rsid w:val="000C5F7C"/>
    <w:rsid w:val="001C2973"/>
    <w:rsid w:val="00417129"/>
    <w:rsid w:val="00597165"/>
    <w:rsid w:val="007773E5"/>
    <w:rsid w:val="00857807"/>
    <w:rsid w:val="00906EB0"/>
    <w:rsid w:val="00D813A7"/>
    <w:rsid w:val="00E44C65"/>
    <w:rsid w:val="00F7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186A"/>
  <w15:chartTrackingRefBased/>
  <w15:docId w15:val="{4E36575D-0E4F-4F2F-8C29-ADF541EE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Маркова Анна Александровна</cp:lastModifiedBy>
  <cp:revision>3</cp:revision>
  <cp:lastPrinted>2021-04-12T05:35:00Z</cp:lastPrinted>
  <dcterms:created xsi:type="dcterms:W3CDTF">2022-09-14T03:59:00Z</dcterms:created>
  <dcterms:modified xsi:type="dcterms:W3CDTF">2023-06-13T03:20:00Z</dcterms:modified>
</cp:coreProperties>
</file>